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-47625</wp:posOffset>
                </wp:positionV>
                <wp:extent cx="1190625" cy="495300"/>
                <wp:effectExtent l="0" t="0" r="28575" b="190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-3.75pt;height:39pt;width:93.75pt;z-index:251659264;mso-width-relative:page;mso-height-relative:page;" fillcolor="#FFFFFF" filled="t" stroked="t" coordsize="21600,21600" o:gfxdata="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湖南省</w:t>
      </w:r>
      <w:r>
        <w:rPr>
          <w:rFonts w:hint="eastAsia" w:ascii="方正小标宋简体" w:hAnsi="宋体" w:eastAsia="方正小标宋简体"/>
          <w:sz w:val="52"/>
          <w:szCs w:val="52"/>
          <w:lang w:eastAsia="zh-CN"/>
        </w:rPr>
        <w:t>首版次软件产品</w:t>
      </w:r>
      <w:r>
        <w:rPr>
          <w:rFonts w:hint="eastAsia" w:ascii="方正小标宋简体" w:hAnsi="宋体" w:eastAsia="方正小标宋简体"/>
          <w:sz w:val="52"/>
          <w:szCs w:val="52"/>
        </w:rPr>
        <w:t>奖励资金</w:t>
      </w:r>
    </w:p>
    <w:p>
      <w:pPr>
        <w:jc w:val="right"/>
        <w:rPr>
          <w:rFonts w:ascii="方正小标宋简体" w:hAnsi="宋体" w:eastAsia="方正小标宋简体"/>
          <w:sz w:val="36"/>
          <w:szCs w:val="36"/>
        </w:rPr>
      </w:pP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申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请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报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告</w:t>
      </w: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ind w:firstLine="800" w:firstLineChars="250"/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>申  请  单  位：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（盖章）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</w:t>
      </w:r>
      <w:r>
        <w:rPr>
          <w:rFonts w:hint="eastAsia" w:ascii="黑体" w:eastAsia="黑体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hint="eastAsia" w:ascii="黑体" w:eastAsia="黑体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通信地址及邮编：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申  请  时  间：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jc w:val="center"/>
        <w:rPr>
          <w:rFonts w:ascii="方正黑体简体" w:eastAsia="方正黑体简体"/>
          <w:sz w:val="32"/>
          <w:szCs w:val="20"/>
        </w:rPr>
      </w:pPr>
      <w:r>
        <w:rPr>
          <w:rFonts w:hint="eastAsia" w:ascii="方正黑体简体" w:eastAsia="方正黑体简体"/>
          <w:sz w:val="32"/>
          <w:szCs w:val="20"/>
        </w:rPr>
        <w:t xml:space="preserve">                                       </w:t>
      </w:r>
      <w:r>
        <w:rPr>
          <w:rFonts w:ascii="方正黑体简体" w:eastAsia="方正黑体简体"/>
          <w:sz w:val="32"/>
          <w:szCs w:val="20"/>
        </w:rPr>
        <w:br w:type="page"/>
      </w:r>
    </w:p>
    <w:p>
      <w:pPr>
        <w:jc w:val="center"/>
        <w:rPr>
          <w:rFonts w:ascii="方正黑体简体" w:eastAsia="方正黑体简体"/>
          <w:sz w:val="32"/>
          <w:szCs w:val="2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目  录</w:t>
      </w:r>
    </w:p>
    <w:p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</w:t>
      </w:r>
      <w:r>
        <w:rPr>
          <w:rFonts w:hint="eastAsia" w:eastAsia="黑体"/>
          <w:sz w:val="30"/>
          <w:szCs w:val="30"/>
        </w:rPr>
        <w:t>奖励资金申请表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</w:t>
      </w:r>
      <w:r>
        <w:rPr>
          <w:rFonts w:hint="eastAsia" w:eastAsia="黑体"/>
          <w:sz w:val="30"/>
          <w:szCs w:val="30"/>
        </w:rPr>
        <w:t>申请材料真实性承诺书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</w:t>
      </w:r>
      <w:r>
        <w:rPr>
          <w:rFonts w:hint="eastAsia" w:eastAsia="黑体"/>
          <w:sz w:val="30"/>
          <w:szCs w:val="30"/>
        </w:rPr>
        <w:t>企业基本情况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四、佐证材料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（请列明具体目录及页码）</w:t>
      </w:r>
    </w:p>
    <w:p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>
      <w:pPr>
        <w:numPr>
          <w:ilvl w:val="0"/>
          <w:numId w:val="1"/>
        </w:num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首</w:t>
      </w:r>
      <w:r>
        <w:rPr>
          <w:rFonts w:hint="eastAsia" w:eastAsia="方正小标宋简体"/>
          <w:kern w:val="0"/>
          <w:sz w:val="36"/>
          <w:szCs w:val="36"/>
          <w:lang w:eastAsia="zh-CN" w:bidi="ar"/>
        </w:rPr>
        <w:t>版次软件产品</w:t>
      </w:r>
      <w:r>
        <w:rPr>
          <w:rFonts w:hint="eastAsia" w:eastAsia="方正小标宋简体"/>
          <w:kern w:val="0"/>
          <w:sz w:val="36"/>
          <w:szCs w:val="36"/>
          <w:lang w:bidi="ar"/>
        </w:rPr>
        <w:t>奖励资金</w:t>
      </w:r>
      <w:r>
        <w:rPr>
          <w:rFonts w:eastAsia="方正小标宋简体"/>
          <w:kern w:val="0"/>
          <w:sz w:val="36"/>
          <w:szCs w:val="36"/>
          <w:lang w:bidi="ar"/>
        </w:rPr>
        <w:t>申</w:t>
      </w:r>
      <w:r>
        <w:rPr>
          <w:rFonts w:hint="eastAsia" w:eastAsia="方正小标宋简体"/>
          <w:kern w:val="0"/>
          <w:sz w:val="36"/>
          <w:szCs w:val="36"/>
          <w:lang w:bidi="ar"/>
        </w:rPr>
        <w:t>请</w:t>
      </w:r>
      <w:r>
        <w:rPr>
          <w:rFonts w:eastAsia="方正小标宋简体"/>
          <w:kern w:val="0"/>
          <w:sz w:val="36"/>
          <w:szCs w:val="36"/>
          <w:lang w:bidi="ar"/>
        </w:rPr>
        <w:t>表</w:t>
      </w:r>
    </w:p>
    <w:p>
      <w:pPr>
        <w:widowControl/>
        <w:jc w:val="right"/>
        <w:rPr>
          <w:kern w:val="0"/>
          <w:szCs w:val="21"/>
        </w:rPr>
      </w:pPr>
      <w:r>
        <w:rPr>
          <w:rFonts w:hint="eastAsia"/>
          <w:kern w:val="0"/>
          <w:szCs w:val="21"/>
          <w:lang w:eastAsia="zh-CN"/>
        </w:rPr>
        <w:t>金额单位：</w:t>
      </w:r>
      <w:r>
        <w:rPr>
          <w:rFonts w:hint="eastAsia"/>
          <w:kern w:val="0"/>
          <w:szCs w:val="21"/>
        </w:rPr>
        <w:t>万元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69"/>
        <w:gridCol w:w="1241"/>
        <w:gridCol w:w="1056"/>
        <w:gridCol w:w="710"/>
        <w:gridCol w:w="14"/>
        <w:gridCol w:w="589"/>
        <w:gridCol w:w="651"/>
        <w:gridCol w:w="423"/>
        <w:gridCol w:w="56"/>
        <w:gridCol w:w="1031"/>
        <w:gridCol w:w="217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</w:t>
            </w:r>
            <w:r>
              <w:rPr>
                <w:rFonts w:hint="eastAsia"/>
                <w:szCs w:val="21"/>
              </w:rPr>
              <w:t>全</w:t>
            </w:r>
            <w:r>
              <w:rPr>
                <w:szCs w:val="21"/>
              </w:rPr>
              <w:t>称</w:t>
            </w:r>
          </w:p>
        </w:tc>
        <w:tc>
          <w:tcPr>
            <w:tcW w:w="7281" w:type="dxa"/>
            <w:gridSpan w:val="11"/>
            <w:vAlign w:val="center"/>
          </w:tcPr>
          <w:p>
            <w:pPr>
              <w:widowControl/>
              <w:spacing w:line="240" w:lineRule="exact"/>
              <w:ind w:firstLine="5145" w:firstLineChars="24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注册地址</w:t>
            </w:r>
          </w:p>
        </w:tc>
        <w:tc>
          <w:tcPr>
            <w:tcW w:w="229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44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</w:t>
            </w:r>
          </w:p>
        </w:tc>
        <w:tc>
          <w:tcPr>
            <w:tcW w:w="2541" w:type="dxa"/>
            <w:gridSpan w:val="3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开户银行</w:t>
            </w:r>
          </w:p>
        </w:tc>
        <w:tc>
          <w:tcPr>
            <w:tcW w:w="2297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color w:val="FF0000"/>
                <w:szCs w:val="21"/>
              </w:rPr>
            </w:pPr>
          </w:p>
        </w:tc>
        <w:tc>
          <w:tcPr>
            <w:tcW w:w="2443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账号</w:t>
            </w:r>
          </w:p>
        </w:tc>
        <w:tc>
          <w:tcPr>
            <w:tcW w:w="2541" w:type="dxa"/>
            <w:gridSpan w:val="3"/>
            <w:vAlign w:val="center"/>
          </w:tcPr>
          <w:p>
            <w:pPr>
              <w:widowControl/>
              <w:spacing w:line="240" w:lineRule="exact"/>
              <w:ind w:left="420" w:leftChars="200"/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统一社会信用代码</w:t>
            </w:r>
          </w:p>
        </w:tc>
        <w:tc>
          <w:tcPr>
            <w:tcW w:w="2297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44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纳税人识别号</w:t>
            </w:r>
          </w:p>
        </w:tc>
        <w:tc>
          <w:tcPr>
            <w:tcW w:w="2541" w:type="dxa"/>
            <w:gridSpan w:val="3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企业法人代表</w:t>
            </w:r>
          </w:p>
        </w:tc>
        <w:tc>
          <w:tcPr>
            <w:tcW w:w="229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44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2541" w:type="dxa"/>
            <w:gridSpan w:val="3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奖励</w:t>
            </w:r>
            <w:r>
              <w:rPr>
                <w:szCs w:val="21"/>
              </w:rPr>
              <w:t>申报</w:t>
            </w:r>
            <w:r>
              <w:rPr>
                <w:rFonts w:hint="eastAsia"/>
                <w:szCs w:val="21"/>
              </w:rPr>
              <w:t>负责</w:t>
            </w:r>
            <w:r>
              <w:rPr>
                <w:szCs w:val="21"/>
              </w:rPr>
              <w:t>人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固定电话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510" w:type="dxa"/>
            <w:gridSpan w:val="2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资产总额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0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060" w:type="dxa"/>
            <w:gridSpan w:val="1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企业主要财务指标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营业</w:t>
            </w:r>
            <w:r>
              <w:rPr>
                <w:rFonts w:hint="eastAsia"/>
                <w:szCs w:val="21"/>
                <w:lang w:eastAsia="zh-CN"/>
              </w:rPr>
              <w:t>总</w:t>
            </w:r>
            <w:r>
              <w:rPr>
                <w:rFonts w:hint="eastAsia"/>
                <w:szCs w:val="21"/>
              </w:rPr>
              <w:t>收入</w:t>
            </w:r>
          </w:p>
        </w:tc>
        <w:tc>
          <w:tcPr>
            <w:tcW w:w="1780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软件业务</w:t>
            </w:r>
            <w:r>
              <w:rPr>
                <w:kern w:val="0"/>
                <w:szCs w:val="21"/>
              </w:rPr>
              <w:t>收入</w:t>
            </w:r>
          </w:p>
        </w:tc>
        <w:tc>
          <w:tcPr>
            <w:tcW w:w="1663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研发经费支出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上缴税</w:t>
            </w:r>
            <w:r>
              <w:rPr>
                <w:rFonts w:hint="eastAsia"/>
                <w:szCs w:val="21"/>
                <w:lang w:eastAsia="zh-CN"/>
              </w:rPr>
              <w:t>金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default"/>
                <w:szCs w:val="21"/>
                <w:lang w:val="en" w:eastAsia="zh-CN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780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63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default"/>
                <w:szCs w:val="21"/>
                <w:lang w:val="en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780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63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060" w:type="dxa"/>
            <w:gridSpan w:val="1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首版次软件产品</w:t>
            </w:r>
            <w:r>
              <w:rPr>
                <w:rFonts w:hint="eastAsia"/>
                <w:b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</w:t>
            </w:r>
            <w:r>
              <w:rPr>
                <w:kern w:val="0"/>
                <w:szCs w:val="21"/>
              </w:rPr>
              <w:t>名称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产品研发投入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"/>
                <w:szCs w:val="21"/>
                <w:lang w:val="en-US" w:eastAsia="zh-CN" w:bidi="ar-SA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产品取得软著后销售收入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开发</w:t>
            </w:r>
            <w:r>
              <w:rPr>
                <w:kern w:val="0"/>
                <w:szCs w:val="21"/>
              </w:rPr>
              <w:t>起止时间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应用领域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t>申请</w:t>
            </w:r>
            <w:r>
              <w:rPr>
                <w:rFonts w:hint="eastAsia"/>
                <w:lang w:eastAsia="zh-CN"/>
              </w:rPr>
              <w:t>奖励</w:t>
            </w:r>
            <w:r>
              <w:t>金额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市州、县（市、区）主管部门</w:t>
            </w:r>
          </w:p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审核意见</w:t>
            </w:r>
          </w:p>
        </w:tc>
        <w:tc>
          <w:tcPr>
            <w:tcW w:w="3610" w:type="dxa"/>
            <w:gridSpan w:val="5"/>
            <w:vAlign w:val="center"/>
          </w:tcPr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wordWrap w:val="0"/>
              <w:snapToGrid w:val="0"/>
              <w:spacing w:line="380" w:lineRule="exact"/>
              <w:ind w:left="1650" w:hanging="1650" w:hangingChars="750"/>
              <w:jc w:val="right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工信部门(盖章)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widowControl/>
              <w:snapToGrid w:val="0"/>
              <w:spacing w:line="380" w:lineRule="exact"/>
              <w:ind w:left="1650" w:hanging="1650" w:hangingChars="750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月   日</w:t>
            </w:r>
          </w:p>
        </w:tc>
        <w:tc>
          <w:tcPr>
            <w:tcW w:w="3671" w:type="dxa"/>
            <w:gridSpan w:val="6"/>
            <w:vAlign w:val="center"/>
          </w:tcPr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ind w:firstLine="1320" w:firstLineChars="600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财政部门(盖章)</w:t>
            </w:r>
          </w:p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 月   日</w:t>
            </w:r>
          </w:p>
        </w:tc>
      </w:tr>
    </w:tbl>
    <w:p>
      <w:pPr>
        <w:widowControl/>
        <w:jc w:val="left"/>
      </w:pPr>
      <w: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二、申请材料真实性承诺书</w:t>
      </w:r>
    </w:p>
    <w:p>
      <w:pPr>
        <w:widowControl/>
        <w:spacing w:line="360" w:lineRule="exact"/>
        <w:ind w:firstLine="420" w:firstLineChars="200"/>
        <w:rPr>
          <w:szCs w:val="21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省工信厅、省财政厅：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我单位承诺：本次申报湖南省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首版次软件产品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奖励资金所提供的申请材料内容真实准确，提交的申报材料、文件、证照内容真实、可靠、事实存在，复印件与原件一致。企业及企业法人代表无不良信用记录。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申请单位隐瞒有关情况或提供任何虚假材料，愿意承担全部法律责任以及由此产生的一切后果。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特此承诺！ 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法人代表（签字）:           申请单位（盖章）: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年  月  日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三、企业基本情况</w:t>
      </w:r>
    </w:p>
    <w:p>
      <w:pPr>
        <w:spacing w:line="62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  <w:szCs w:val="32"/>
        </w:rPr>
        <w:t>1、企业概况。包括</w:t>
      </w:r>
      <w:r>
        <w:rPr>
          <w:rFonts w:eastAsia="仿宋_GB2312"/>
          <w:sz w:val="32"/>
        </w:rPr>
        <w:t>企业</w:t>
      </w:r>
      <w:r>
        <w:rPr>
          <w:rFonts w:hint="eastAsia" w:eastAsia="仿宋_GB2312"/>
          <w:sz w:val="32"/>
        </w:rPr>
        <w:t>资本</w:t>
      </w:r>
      <w:r>
        <w:rPr>
          <w:rFonts w:eastAsia="仿宋_GB2312"/>
          <w:sz w:val="32"/>
        </w:rPr>
        <w:t>性质、组织结构、</w:t>
      </w:r>
      <w:r>
        <w:rPr>
          <w:rFonts w:hint="eastAsia" w:eastAsia="仿宋_GB2312"/>
          <w:sz w:val="32"/>
        </w:rPr>
        <w:t>人员构成、发展历程、投资规模、主要业务、行业地位、</w:t>
      </w:r>
      <w:r>
        <w:rPr>
          <w:rFonts w:eastAsia="仿宋_GB2312"/>
          <w:sz w:val="32"/>
        </w:rPr>
        <w:t>运营管理模式</w:t>
      </w:r>
      <w:r>
        <w:rPr>
          <w:rFonts w:hint="eastAsia" w:eastAsia="仿宋_GB2312"/>
          <w:sz w:val="32"/>
        </w:rPr>
        <w:t>，所获资质、质量认证、奖项等情况。近两年的年总资产、营收、市场份额、利润及缴纳税收等经营情况，成立时间不足两年的提供自成立以来的相关概况。</w:t>
      </w:r>
    </w:p>
    <w:p>
      <w:pPr>
        <w:spacing w:line="620" w:lineRule="exact"/>
        <w:ind w:firstLine="640" w:firstLineChars="200"/>
        <w:rPr>
          <w:rFonts w:hint="eastAsia" w:eastAsia="仿宋_GB2312"/>
          <w:sz w:val="32"/>
          <w:lang w:eastAsia="zh-CN"/>
        </w:rPr>
      </w:pPr>
      <w:r>
        <w:rPr>
          <w:rFonts w:hint="eastAsia" w:eastAsia="仿宋_GB2312"/>
          <w:sz w:val="32"/>
          <w:lang w:val="en-US" w:eastAsia="zh-CN"/>
        </w:rPr>
        <w:t>2</w:t>
      </w:r>
      <w:r>
        <w:rPr>
          <w:rFonts w:hint="eastAsia" w:eastAsia="仿宋_GB2312"/>
          <w:sz w:val="32"/>
        </w:rPr>
        <w:t>、</w:t>
      </w:r>
      <w:r>
        <w:rPr>
          <w:rFonts w:hint="eastAsia" w:eastAsia="仿宋_GB2312"/>
          <w:sz w:val="32"/>
          <w:lang w:eastAsia="zh-CN"/>
        </w:rPr>
        <w:t>项目情况。</w:t>
      </w:r>
      <w:r>
        <w:rPr>
          <w:rFonts w:hint="eastAsia" w:eastAsia="仿宋_GB2312"/>
          <w:sz w:val="32"/>
        </w:rPr>
        <w:t>包括</w:t>
      </w:r>
      <w:r>
        <w:rPr>
          <w:rFonts w:hint="eastAsia" w:eastAsia="仿宋_GB2312"/>
          <w:sz w:val="32"/>
          <w:lang w:eastAsia="zh-CN"/>
        </w:rPr>
        <w:t>产品</w:t>
      </w:r>
      <w:r>
        <w:rPr>
          <w:rFonts w:hint="eastAsia" w:eastAsia="仿宋_GB2312"/>
          <w:sz w:val="32"/>
        </w:rPr>
        <w:t>研发</w:t>
      </w:r>
      <w:r>
        <w:rPr>
          <w:rFonts w:hint="eastAsia" w:eastAsia="仿宋_GB2312"/>
          <w:sz w:val="32"/>
          <w:lang w:eastAsia="zh-CN"/>
        </w:rPr>
        <w:t>背景、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主要功能、</w:t>
      </w:r>
      <w:r>
        <w:rPr>
          <w:rFonts w:hint="eastAsia" w:eastAsia="仿宋_GB2312" w:cs="Times New Roman"/>
          <w:sz w:val="32"/>
          <w:szCs w:val="32"/>
          <w:lang w:eastAsia="zh-CN"/>
        </w:rPr>
        <w:t>主要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技术指标</w:t>
      </w:r>
      <w:r>
        <w:rPr>
          <w:rFonts w:hint="eastAsia" w:eastAsia="仿宋_GB2312" w:cs="Times New Roman"/>
          <w:sz w:val="32"/>
          <w:szCs w:val="32"/>
          <w:lang w:eastAsia="zh-CN"/>
        </w:rPr>
        <w:t>情况；项目</w:t>
      </w:r>
      <w:r>
        <w:rPr>
          <w:rFonts w:hint="eastAsia" w:eastAsia="仿宋_GB2312"/>
          <w:sz w:val="32"/>
        </w:rPr>
        <w:t>核心研发团队</w:t>
      </w:r>
      <w:r>
        <w:rPr>
          <w:rFonts w:hint="eastAsia" w:eastAsia="仿宋_GB2312"/>
          <w:sz w:val="32"/>
          <w:lang w:eastAsia="zh-CN"/>
        </w:rPr>
        <w:t>、</w:t>
      </w:r>
      <w:r>
        <w:rPr>
          <w:rFonts w:hint="eastAsia" w:eastAsia="仿宋_GB2312"/>
          <w:sz w:val="32"/>
        </w:rPr>
        <w:t>经费投入情况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</w:rPr>
        <w:t>知识产权申请和授权情况</w:t>
      </w:r>
      <w:r>
        <w:rPr>
          <w:rFonts w:hint="eastAsia" w:eastAsia="仿宋_GB2312"/>
          <w:sz w:val="32"/>
          <w:lang w:eastAsia="zh-CN"/>
        </w:rPr>
        <w:t>；项目产品</w:t>
      </w:r>
      <w:r>
        <w:rPr>
          <w:rFonts w:eastAsia="仿宋_GB2312"/>
          <w:sz w:val="32"/>
          <w:szCs w:val="32"/>
        </w:rPr>
        <w:t>与业界同类性能最优产品的对比分析，产品的</w:t>
      </w:r>
      <w:r>
        <w:rPr>
          <w:rFonts w:hint="eastAsia" w:eastAsia="仿宋_GB2312"/>
          <w:sz w:val="32"/>
          <w:szCs w:val="32"/>
          <w:lang w:eastAsia="zh-CN"/>
        </w:rPr>
        <w:t>主要</w:t>
      </w:r>
      <w:r>
        <w:rPr>
          <w:rFonts w:eastAsia="仿宋_GB2312"/>
          <w:sz w:val="32"/>
          <w:szCs w:val="32"/>
        </w:rPr>
        <w:t>优势和应用前景</w:t>
      </w:r>
      <w:r>
        <w:rPr>
          <w:rFonts w:hint="eastAsia" w:eastAsia="仿宋_GB2312"/>
          <w:sz w:val="32"/>
          <w:szCs w:val="32"/>
          <w:lang w:eastAsia="zh-CN"/>
        </w:rPr>
        <w:t>、效益情况。</w:t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四、佐证材料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营业执照（副本）复印件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2、经审计的20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年度财务报表和审计报告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首版次软件产品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的软件著作权证书</w:t>
      </w:r>
      <w:r>
        <w:rPr>
          <w:rFonts w:hint="eastAsia" w:ascii="仿宋_GB2312" w:eastAsia="仿宋_GB2312"/>
          <w:sz w:val="32"/>
          <w:szCs w:val="32"/>
        </w:rPr>
        <w:t>复印件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；</w:t>
      </w:r>
    </w:p>
    <w:p>
      <w:pPr>
        <w:ind w:firstLine="616" w:firstLineChars="200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首版次软件产品研发投入专项审计报告</w:t>
      </w:r>
      <w:ins w:id="0" w:author="greatwall" w:date="2025-06-04T10:30:48Z">
        <w:r>
          <w:rPr>
            <w:rFonts w:hint="eastAsia" w:ascii="仿宋_GB2312" w:hAnsi="仿宋_GB2312" w:eastAsia="仿宋_GB2312" w:cs="仿宋_GB2312"/>
            <w:bCs/>
            <w:spacing w:val="-6"/>
            <w:kern w:val="2"/>
            <w:sz w:val="32"/>
            <w:szCs w:val="32"/>
            <w:shd w:val="clear" w:color="auto" w:fill="FFFFFF"/>
            <w:lang w:eastAsia="zh-CN"/>
          </w:rPr>
          <w:t>，</w:t>
        </w:r>
      </w:ins>
      <w:ins w:id="1" w:author="greatwall" w:date="2025-06-04T10:30:46Z">
        <w:r>
          <w:rPr>
            <w:rFonts w:hint="eastAsia" w:ascii="仿宋_GB2312" w:hAnsi="仿宋_GB2312" w:eastAsia="仿宋_GB2312" w:cs="仿宋_GB2312"/>
            <w:bCs/>
            <w:spacing w:val="-6"/>
            <w:sz w:val="32"/>
            <w:szCs w:val="32"/>
            <w:shd w:val="clear" w:color="auto" w:fill="FFFFFF"/>
            <w:rPrChange w:id="2" w:author="greatwall" w:date="2025-06-04T10:30:46Z">
              <w:rPr>
                <w:rFonts w:hint="eastAsia"/>
              </w:rPr>
            </w:rPrChange>
          </w:rPr>
          <w:t>相关发票、支出凭证和银行对账单时间对应</w:t>
        </w:r>
      </w:ins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；</w:t>
      </w:r>
    </w:p>
    <w:p>
      <w:pPr>
        <w:ind w:firstLine="616" w:firstLineChars="200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、首版次软件产品销售证明材料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（提供</w:t>
      </w:r>
      <w:ins w:id="4" w:author="greatwall" w:date="2025-06-04T10:34:45Z">
        <w:r>
          <w:rPr>
            <w:rFonts w:hint="eastAsia" w:ascii="仿宋_GB2312" w:hAnsi="仿宋_GB2312" w:eastAsia="仿宋_GB2312" w:cs="仿宋_GB2312"/>
            <w:bCs/>
            <w:spacing w:val="-6"/>
            <w:sz w:val="32"/>
            <w:szCs w:val="32"/>
            <w:shd w:val="clear" w:color="auto" w:fill="FFFFFF"/>
            <w:rPrChange w:id="5" w:author="greatwall" w:date="2025-06-04T10:34:45Z">
              <w:rPr>
                <w:rFonts w:hint="eastAsia"/>
              </w:rPr>
            </w:rPrChange>
          </w:rPr>
          <w:t>专项审计报告</w:t>
        </w:r>
      </w:ins>
      <w:ins w:id="7" w:author="greatwall" w:date="2025-06-04T10:34:48Z">
        <w:r>
          <w:rPr>
            <w:rFonts w:hint="eastAsia" w:ascii="仿宋_GB2312" w:hAnsi="仿宋_GB2312" w:eastAsia="仿宋_GB2312" w:cs="仿宋_GB2312"/>
            <w:bCs/>
            <w:spacing w:val="-6"/>
            <w:sz w:val="32"/>
            <w:szCs w:val="32"/>
            <w:shd w:val="clear" w:color="auto" w:fill="FFFFFF"/>
            <w:lang w:eastAsia="zh-CN"/>
          </w:rPr>
          <w:t>，</w:t>
        </w:r>
      </w:ins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合同、发票等软件收入不低于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100万元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的证明材料，不要求提供全部合同，仅需提供能证明符合申报条件的大额合同及合同中的必要内容）；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、企业有关资质、</w:t>
      </w:r>
      <w:r>
        <w:rPr>
          <w:rFonts w:hint="eastAsia" w:ascii="仿宋_GB2312" w:eastAsia="仿宋_GB2312"/>
          <w:sz w:val="32"/>
          <w:szCs w:val="32"/>
          <w:lang w:eastAsia="zh-CN"/>
        </w:rPr>
        <w:t>纳税、</w:t>
      </w:r>
      <w:r>
        <w:rPr>
          <w:rFonts w:ascii="仿宋_GB2312" w:eastAsia="仿宋_GB2312"/>
          <w:sz w:val="32"/>
          <w:szCs w:val="32"/>
        </w:rPr>
        <w:t>荣誉</w:t>
      </w:r>
      <w:r>
        <w:rPr>
          <w:rFonts w:hint="eastAsia" w:ascii="仿宋_GB2312" w:eastAsia="仿宋_GB2312"/>
          <w:sz w:val="32"/>
          <w:szCs w:val="32"/>
        </w:rPr>
        <w:t>等其他</w:t>
      </w:r>
      <w:r>
        <w:rPr>
          <w:rFonts w:ascii="仿宋_GB2312" w:eastAsia="仿宋_GB2312"/>
          <w:sz w:val="32"/>
          <w:szCs w:val="32"/>
        </w:rPr>
        <w:t>证明</w:t>
      </w:r>
      <w:r>
        <w:rPr>
          <w:rFonts w:hint="eastAsia" w:ascii="仿宋_GB2312" w:eastAsia="仿宋_GB2312"/>
          <w:sz w:val="32"/>
          <w:szCs w:val="32"/>
        </w:rPr>
        <w:t>材料。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7.如项目申请报告、合同名称、软著等相关材料中存在产品名称不一致的，须提供情况说明材料。</w:t>
      </w:r>
    </w:p>
    <w:sectPr>
      <w:footerReference r:id="rId3" w:type="default"/>
      <w:pgSz w:w="11906" w:h="16838"/>
      <w:pgMar w:top="2098" w:right="124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黑体简体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5704"/>
    <w:multiLevelType w:val="singleLevel"/>
    <w:tmpl w:val="FFDF57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20BB1"/>
    <w:rsid w:val="00041005"/>
    <w:rsid w:val="00056E37"/>
    <w:rsid w:val="0007128D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687C"/>
    <w:rsid w:val="004617B6"/>
    <w:rsid w:val="004634BF"/>
    <w:rsid w:val="004A0A45"/>
    <w:rsid w:val="004B12C4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E60C60"/>
    <w:rsid w:val="00E761EB"/>
    <w:rsid w:val="00EA7C26"/>
    <w:rsid w:val="00ED784F"/>
    <w:rsid w:val="00F36E74"/>
    <w:rsid w:val="00F83FDC"/>
    <w:rsid w:val="00FC3FB9"/>
    <w:rsid w:val="00FE32DC"/>
    <w:rsid w:val="03FF5340"/>
    <w:rsid w:val="0F020BB1"/>
    <w:rsid w:val="0FF7BCE8"/>
    <w:rsid w:val="1DFDD594"/>
    <w:rsid w:val="1FC5F8B4"/>
    <w:rsid w:val="2FBE6879"/>
    <w:rsid w:val="3B0FE20A"/>
    <w:rsid w:val="3B770D05"/>
    <w:rsid w:val="3BFF7D8B"/>
    <w:rsid w:val="3DCFF8C0"/>
    <w:rsid w:val="3DFF027F"/>
    <w:rsid w:val="3EE934E5"/>
    <w:rsid w:val="3FFF5719"/>
    <w:rsid w:val="472F534B"/>
    <w:rsid w:val="47FF5842"/>
    <w:rsid w:val="4EF7CF54"/>
    <w:rsid w:val="4F7F67B3"/>
    <w:rsid w:val="53FD7421"/>
    <w:rsid w:val="5AFF3EDA"/>
    <w:rsid w:val="5CDCE483"/>
    <w:rsid w:val="5ED83576"/>
    <w:rsid w:val="5F3EC015"/>
    <w:rsid w:val="5F7E70C7"/>
    <w:rsid w:val="5FD3C314"/>
    <w:rsid w:val="5FF7A035"/>
    <w:rsid w:val="63C61F29"/>
    <w:rsid w:val="63F751DD"/>
    <w:rsid w:val="64FF677D"/>
    <w:rsid w:val="69D7ACA7"/>
    <w:rsid w:val="6BF77A38"/>
    <w:rsid w:val="6BFAC706"/>
    <w:rsid w:val="6CDCC53F"/>
    <w:rsid w:val="6EAD2E86"/>
    <w:rsid w:val="6FCED7F4"/>
    <w:rsid w:val="6FF7B347"/>
    <w:rsid w:val="703F0EE0"/>
    <w:rsid w:val="751F65CF"/>
    <w:rsid w:val="763F3563"/>
    <w:rsid w:val="77DFAA35"/>
    <w:rsid w:val="77FF8B25"/>
    <w:rsid w:val="7997F333"/>
    <w:rsid w:val="7AFF86B7"/>
    <w:rsid w:val="7BB3729B"/>
    <w:rsid w:val="7BEB9684"/>
    <w:rsid w:val="7DFF22BD"/>
    <w:rsid w:val="7F1FC90F"/>
    <w:rsid w:val="7FE6D16E"/>
    <w:rsid w:val="7FFBCCDA"/>
    <w:rsid w:val="8F7FA3BD"/>
    <w:rsid w:val="8FEAE92F"/>
    <w:rsid w:val="94B79393"/>
    <w:rsid w:val="97BFE86D"/>
    <w:rsid w:val="9EBE04B5"/>
    <w:rsid w:val="B5DF1876"/>
    <w:rsid w:val="B60F434E"/>
    <w:rsid w:val="BF3E39E6"/>
    <w:rsid w:val="BFDE899B"/>
    <w:rsid w:val="BFE7A1F9"/>
    <w:rsid w:val="BFE9E002"/>
    <w:rsid w:val="BFEB55ED"/>
    <w:rsid w:val="C7FFEDA1"/>
    <w:rsid w:val="D39F847B"/>
    <w:rsid w:val="D6DF7BA5"/>
    <w:rsid w:val="DA2FA924"/>
    <w:rsid w:val="DBBB9C88"/>
    <w:rsid w:val="DCE3ABBB"/>
    <w:rsid w:val="DF7B60EC"/>
    <w:rsid w:val="E9DD7069"/>
    <w:rsid w:val="EAFF2075"/>
    <w:rsid w:val="EAFF66B0"/>
    <w:rsid w:val="EDEDC576"/>
    <w:rsid w:val="EFFF9AEB"/>
    <w:rsid w:val="F2DA3415"/>
    <w:rsid w:val="F2E79032"/>
    <w:rsid w:val="F5FFB940"/>
    <w:rsid w:val="F6EEA08A"/>
    <w:rsid w:val="F79FF771"/>
    <w:rsid w:val="F7FF86ED"/>
    <w:rsid w:val="F9574E40"/>
    <w:rsid w:val="FA3731C7"/>
    <w:rsid w:val="FAD7DC4D"/>
    <w:rsid w:val="FB7F78C5"/>
    <w:rsid w:val="FDEFDD72"/>
    <w:rsid w:val="FDFFDB8C"/>
    <w:rsid w:val="FEAFA6F6"/>
    <w:rsid w:val="FEED3F5B"/>
    <w:rsid w:val="FEF346ED"/>
    <w:rsid w:val="FF5FC576"/>
    <w:rsid w:val="FF67A445"/>
    <w:rsid w:val="FF6F2268"/>
    <w:rsid w:val="FF7088FA"/>
    <w:rsid w:val="FFBFF792"/>
    <w:rsid w:val="FFC930E8"/>
    <w:rsid w:val="FFEB321D"/>
    <w:rsid w:val="FFEFACC7"/>
    <w:rsid w:val="FFFE17AF"/>
    <w:rsid w:val="FFFF6CD3"/>
    <w:rsid w:val="FFFFA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"/>
    <w:basedOn w:val="1"/>
    <w:qFormat/>
    <w:uiPriority w:val="0"/>
    <w:rPr>
      <w:szCs w:val="20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2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287</Words>
  <Characters>1640</Characters>
  <Lines>13</Lines>
  <Paragraphs>3</Paragraphs>
  <TotalTime>16</TotalTime>
  <ScaleCrop>false</ScaleCrop>
  <LinksUpToDate>false</LinksUpToDate>
  <CharactersWithSpaces>1924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2020-02-26T01:52:00Z</dcterms:created>
  <dc:creator>欣儿</dc:creator>
  <cp:lastModifiedBy>greatwall</cp:lastModifiedBy>
  <cp:lastPrinted>2022-04-21T06:41:00Z</cp:lastPrinted>
  <dcterms:modified xsi:type="dcterms:W3CDTF">2025-06-04T10:34:56Z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B6651F91148E9FBEC2E411685473259A</vt:lpwstr>
  </property>
</Properties>
</file>